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33B612D6" wp14:editId="6AFD7D4C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1DAF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19BCB97C" wp14:editId="78247AAC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A831444" wp14:editId="01AD513E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C2F88" w:rsidRDefault="004C2F88" w:rsidP="004C2F88">
            <w:pPr>
              <w:spacing w:after="130"/>
              <w:ind w:left="1925" w:right="1640"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pred nadobudnutím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632B95">
              <w:rPr>
                <w:rStyle w:val="Odkaznapoznmkupodiarou"/>
                <w:rFonts w:ascii="Arial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992E57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asť </w:t>
            </w:r>
            <w:r w:rsidR="00992E57">
              <w:rPr>
                <w:rFonts w:ascii="Arial" w:hAnsi="Arial" w:cs="Arial"/>
                <w:b/>
                <w:bCs/>
                <w:sz w:val="19"/>
                <w:szCs w:val="19"/>
              </w:rPr>
              <w:t>C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="001254F1" w:rsidRPr="001254F1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podporu rozvoja služieb starostlivosti o dieťa do troch rokov veku na komunitnej úrovni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71DA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F6050D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F6050D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1254F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</w:t>
            </w:r>
            <w:r w:rsidR="001254F1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 komunitným zameraním poskytovaných služieb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C1A75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gridAfter w:val="1"/>
          <w:wAfter w:w="239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3D22A9" w:rsidRPr="00C05D70" w:rsidRDefault="003D22A9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1F7D4A" w:rsidRDefault="0041095F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13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3D22A9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F03D3C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3D22A9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F6050D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1254F1"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1254F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F6050D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1254F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Default="00A25201" w:rsidP="00560BB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Kvalita projektového zámeru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2668F3" w:rsidRDefault="00A25201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DA6E60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F6050D" w:rsidP="00221CF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06065161"/>
                <w:placeholder>
                  <w:docPart w:val="5288CC64C23D4B0AA6717F680B9F5B42"/>
                </w:placeholder>
                <w:showingPlcHdr/>
                <w:comboBox>
                  <w:listItem w:displayText="7" w:value="7"/>
                </w:comboBox>
              </w:sdtPr>
              <w:sdtEndPr/>
              <w:sdtContent>
                <w:r w:rsidR="00221CFB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560BB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560BB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F6050D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AD8DA2CB75E44B38A71E3A646C4D631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F6050D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999D9A205B554C53B35142F3B2A9707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125176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Default="00A25201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25201" w:rsidRDefault="00F6050D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143CDF7977E44B05B3847F2F6A0DBEC1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2520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25201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8075C1E518D44D0C9AF8FBEEFB84024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FA66C3F7B19141EF88E241CD6DFC014D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CACE7ED4339A46C39A17A638439E461B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25201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25201" w:rsidRPr="00FE0EF9" w:rsidDel="00D227FA" w:rsidRDefault="00A25201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25201" w:rsidRPr="00E40A77" w:rsidDel="00D227FA" w:rsidRDefault="00A25201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ACF900864CFD4BDFBECE6BFCB0855D69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25201" w:rsidDel="00D227FA" w:rsidRDefault="00A2520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25201" w:rsidDel="00D227FA" w:rsidRDefault="00A2520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25201" w:rsidRPr="00C05D70" w:rsidRDefault="00A25201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915"/>
        <w:gridCol w:w="1138"/>
        <w:gridCol w:w="1461"/>
        <w:gridCol w:w="1120"/>
      </w:tblGrid>
      <w:tr w:rsidR="00533240" w:rsidRPr="00DF6F58" w:rsidTr="00992E57"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992E57">
              <w:rPr>
                <w:rFonts w:ascii="Arial" w:hAnsi="Arial" w:cs="Arial"/>
                <w:color w:val="000000" w:themeColor="text1"/>
                <w:sz w:val="19"/>
                <w:szCs w:val="19"/>
              </w:rPr>
              <w:t>Súlad s komunitným zameraním poskytovaných služieb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992E5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="00992E57"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992E57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 w:rsidR="00992E57"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992E57" w:rsidRPr="00DF6F58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0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A25201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A25201" w:rsidRPr="00375B82" w:rsidRDefault="00A25201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A25201" w:rsidRPr="00992E57" w:rsidRDefault="00A25201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1.8. Kvalita projektového zámeru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A25201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A25201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7</w:t>
            </w: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992E57" w:rsidRPr="00DF6F58" w:rsidTr="00992E57">
        <w:trPr>
          <w:trHeight w:val="19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992E57" w:rsidRPr="00375B82" w:rsidRDefault="00992E57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992E57" w:rsidRDefault="00992E57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E57" w:rsidRPr="00DF6F58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533240" w:rsidRPr="00DF6F58" w:rsidTr="00992E57">
        <w:trPr>
          <w:trHeight w:val="19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A25201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533240" w:rsidRPr="00DF6F58" w:rsidTr="00992E57">
        <w:trPr>
          <w:trHeight w:val="274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4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17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992E57">
        <w:trPr>
          <w:trHeight w:val="165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992E57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533240" w:rsidRPr="00DF6F58" w:rsidTr="00992E57">
        <w:trPr>
          <w:trHeight w:val="180"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23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0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0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992E57">
        <w:trPr>
          <w:trHeight w:val="225"/>
        </w:trPr>
        <w:tc>
          <w:tcPr>
            <w:tcW w:w="568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105"/>
        </w:trPr>
        <w:tc>
          <w:tcPr>
            <w:tcW w:w="568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22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64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213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992E57">
        <w:trPr>
          <w:trHeight w:val="130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992E57">
        <w:trPr>
          <w:trHeight w:val="266"/>
        </w:trPr>
        <w:tc>
          <w:tcPr>
            <w:tcW w:w="568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9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992E57">
        <w:tc>
          <w:tcPr>
            <w:tcW w:w="4161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A25201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44</w:t>
            </w:r>
          </w:p>
        </w:tc>
      </w:tr>
    </w:tbl>
    <w:p w:rsidR="00C414AA" w:rsidRDefault="00C414AA"/>
    <w:p w:rsidR="00533240" w:rsidRDefault="00533240"/>
    <w:p w:rsidR="00F03D3C" w:rsidRDefault="00F03D3C"/>
    <w:p w:rsidR="00F03D3C" w:rsidRDefault="00F03D3C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A25201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44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03D3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3D22A9" w:rsidRPr="00B60573" w:rsidRDefault="003D22A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1F7D4A" w:rsidRDefault="003D22A9" w:rsidP="001F7D4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5A7EB3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5A7EB3">
              <w:t>.</w:t>
            </w:r>
            <w:r w:rsidR="001F7D4A">
              <w:t xml:space="preserve"> </w:t>
            </w:r>
            <w:r w:rsidR="001F7D4A">
              <w:rPr>
                <w:rStyle w:val="Odkaznapoznmkupodiarou"/>
              </w:rPr>
              <w:footnoteReference w:id="29"/>
            </w:r>
            <w:r w:rsidR="001F7D4A">
              <w:rPr>
                <w:rFonts w:eastAsiaTheme="minorHAnsi" w:cs="Times New Roman"/>
                <w:szCs w:val="24"/>
              </w:rPr>
              <w:t xml:space="preserve"> </w:t>
            </w:r>
          </w:p>
          <w:p w:rsidR="003D22A9" w:rsidRPr="00C05D70" w:rsidRDefault="003D22A9" w:rsidP="005A7EB3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3D22A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3D22A9" w:rsidRPr="00C05D70" w:rsidRDefault="003D22A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D22A9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3D22A9" w:rsidRPr="00B341AC" w:rsidRDefault="003D22A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5349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B67" w:rsidRDefault="006A3B6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43621">
      <w:rPr>
        <w:rFonts w:ascii="Arial" w:hAnsi="Arial" w:cs="Arial"/>
        <w:sz w:val="16"/>
        <w:szCs w:val="16"/>
      </w:rPr>
      <w:t>10</w:t>
    </w:r>
    <w:ins w:id="2" w:author="OM" w:date="2020-02-24T10:05:00Z">
      <w:r w:rsidR="006A3B67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22AD5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322AD5">
          <w:rPr>
            <w:rFonts w:ascii="Arial" w:hAnsi="Arial" w:cs="Arial"/>
            <w:sz w:val="16"/>
            <w:szCs w:val="16"/>
          </w:rPr>
          <w:fldChar w:fldCharType="begin"/>
        </w:r>
        <w:r w:rsidR="00AE6EF6" w:rsidRPr="00322AD5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22AD5">
          <w:rPr>
            <w:rFonts w:ascii="Arial" w:hAnsi="Arial" w:cs="Arial"/>
            <w:sz w:val="16"/>
            <w:szCs w:val="16"/>
          </w:rPr>
          <w:fldChar w:fldCharType="separate"/>
        </w:r>
        <w:r w:rsidR="00F6050D">
          <w:rPr>
            <w:rFonts w:ascii="Arial" w:hAnsi="Arial" w:cs="Arial"/>
            <w:noProof/>
            <w:sz w:val="16"/>
            <w:szCs w:val="16"/>
          </w:rPr>
          <w:t>3</w:t>
        </w:r>
        <w:r w:rsidR="00AE6EF6" w:rsidRPr="00322AD5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443621">
      <w:rPr>
        <w:rFonts w:ascii="Arial" w:hAnsi="Arial" w:cs="Arial"/>
        <w:sz w:val="16"/>
        <w:szCs w:val="16"/>
      </w:rPr>
      <w:t>10</w:t>
    </w:r>
    <w:ins w:id="3" w:author="OM" w:date="2020-02-24T10:05:00Z">
      <w:r w:rsidR="006A3B67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632B95" w:rsidRDefault="00632B95" w:rsidP="00632B95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 </w:t>
      </w:r>
      <w:r w:rsidRPr="004245EB">
        <w:rPr>
          <w:rFonts w:ascii="Arial" w:hAnsi="Arial" w:cs="Arial"/>
          <w:sz w:val="16"/>
          <w:szCs w:val="16"/>
        </w:rPr>
        <w:t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</w:t>
      </w:r>
      <w:r>
        <w:rPr>
          <w:rFonts w:ascii="Arial" w:hAnsi="Arial" w:cs="Arial"/>
          <w:sz w:val="16"/>
          <w:szCs w:val="16"/>
        </w:rPr>
        <w:t xml:space="preserve">. </w:t>
      </w:r>
      <w:r w:rsidRPr="00335918"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v rokoch 2018 a 2019.</w:t>
      </w:r>
    </w:p>
  </w:footnote>
  <w:footnote w:id="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5C1A75" w:rsidRDefault="005C1A75" w:rsidP="00774BF3">
      <w:pPr>
        <w:spacing w:after="0" w:line="288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E1377">
        <w:rPr>
          <w:rFonts w:ascii="Arial" w:hAnsi="Arial" w:cs="Arial"/>
          <w:sz w:val="16"/>
          <w:szCs w:val="16"/>
        </w:rPr>
        <w:t xml:space="preserve">. </w:t>
      </w:r>
      <w:r w:rsidR="00774BF3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A368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D2DA2">
        <w:rPr>
          <w:rFonts w:ascii="Arial" w:hAnsi="Arial" w:cs="Arial"/>
          <w:sz w:val="16"/>
          <w:szCs w:val="16"/>
        </w:rPr>
        <w:t xml:space="preserve">právne </w:t>
      </w:r>
      <w:r w:rsidR="002A368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74BF3" w:rsidRPr="006C0B21">
        <w:rPr>
          <w:rFonts w:ascii="Arial" w:hAnsi="Arial" w:cs="Arial"/>
          <w:sz w:val="16"/>
          <w:szCs w:val="16"/>
        </w:rPr>
        <w:t xml:space="preserve"> </w:t>
      </w:r>
      <w:ins w:id="0" w:author="OM" w:date="2020-02-28T08:45:00Z">
        <w:r w:rsidR="00F6050D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3D22A9">
        <w:rPr>
          <w:rFonts w:ascii="Arial" w:hAnsi="Arial" w:cs="Arial"/>
          <w:sz w:val="16"/>
          <w:szCs w:val="16"/>
        </w:rPr>
        <w:t>(pri vylučovacích a bodovaných hodnotiacich kritériách)</w:t>
      </w:r>
      <w:r w:rsidR="003D22A9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A25201">
        <w:rPr>
          <w:rFonts w:ascii="Arial" w:hAnsi="Arial" w:cs="Arial"/>
          <w:color w:val="000000" w:themeColor="text1"/>
          <w:sz w:val="16"/>
          <w:szCs w:val="16"/>
        </w:rPr>
        <w:t>27</w:t>
      </w:r>
      <w:r w:rsidR="00A25201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F03D3C">
        <w:rPr>
          <w:rFonts w:ascii="Arial" w:hAnsi="Arial" w:cs="Arial"/>
          <w:sz w:val="16"/>
          <w:szCs w:val="16"/>
        </w:rPr>
        <w:t xml:space="preserve"> </w:t>
      </w:r>
      <w:r w:rsidR="00F03D3C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3D22A9" w:rsidRDefault="003D22A9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1F7D4A" w:rsidRDefault="001F7D4A" w:rsidP="001F7D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3D22A9" w:rsidRPr="009F1B0E" w:rsidRDefault="003D22A9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3D22A9" w:rsidRDefault="003D22A9" w:rsidP="003D22A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666C23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3D22A9" w:rsidRDefault="003D22A9" w:rsidP="003D22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B67" w:rsidRDefault="006A3B6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B67" w:rsidRDefault="006A3B6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39BE"/>
    <w:rsid w:val="000E371D"/>
    <w:rsid w:val="000F3D3D"/>
    <w:rsid w:val="00105536"/>
    <w:rsid w:val="0010760D"/>
    <w:rsid w:val="00116FE7"/>
    <w:rsid w:val="00125176"/>
    <w:rsid w:val="001254F1"/>
    <w:rsid w:val="00125793"/>
    <w:rsid w:val="00137B35"/>
    <w:rsid w:val="00137CC3"/>
    <w:rsid w:val="001408A6"/>
    <w:rsid w:val="00150561"/>
    <w:rsid w:val="00154F86"/>
    <w:rsid w:val="0016568E"/>
    <w:rsid w:val="001858E8"/>
    <w:rsid w:val="001941BE"/>
    <w:rsid w:val="00197270"/>
    <w:rsid w:val="001A37BB"/>
    <w:rsid w:val="001B0248"/>
    <w:rsid w:val="001B3EF8"/>
    <w:rsid w:val="001D2DA2"/>
    <w:rsid w:val="001F7D4A"/>
    <w:rsid w:val="00206B0C"/>
    <w:rsid w:val="002139AE"/>
    <w:rsid w:val="00221CFB"/>
    <w:rsid w:val="0022265F"/>
    <w:rsid w:val="002452DA"/>
    <w:rsid w:val="0024799D"/>
    <w:rsid w:val="002517F7"/>
    <w:rsid w:val="00263DEB"/>
    <w:rsid w:val="00285341"/>
    <w:rsid w:val="00290A6E"/>
    <w:rsid w:val="00293CBC"/>
    <w:rsid w:val="002A0D79"/>
    <w:rsid w:val="002A3683"/>
    <w:rsid w:val="002B480E"/>
    <w:rsid w:val="002B6093"/>
    <w:rsid w:val="002B60FE"/>
    <w:rsid w:val="002B7C9C"/>
    <w:rsid w:val="002C2033"/>
    <w:rsid w:val="002C2724"/>
    <w:rsid w:val="002C2EDF"/>
    <w:rsid w:val="003156CE"/>
    <w:rsid w:val="00317176"/>
    <w:rsid w:val="00322AD5"/>
    <w:rsid w:val="00323FF3"/>
    <w:rsid w:val="003377A7"/>
    <w:rsid w:val="003413E7"/>
    <w:rsid w:val="003503DB"/>
    <w:rsid w:val="003639C8"/>
    <w:rsid w:val="003739C8"/>
    <w:rsid w:val="003A425F"/>
    <w:rsid w:val="003A5C6F"/>
    <w:rsid w:val="003C141E"/>
    <w:rsid w:val="003C2AC6"/>
    <w:rsid w:val="003D05DC"/>
    <w:rsid w:val="003D22A9"/>
    <w:rsid w:val="003E1377"/>
    <w:rsid w:val="003F5576"/>
    <w:rsid w:val="0040193D"/>
    <w:rsid w:val="004072C4"/>
    <w:rsid w:val="0041095F"/>
    <w:rsid w:val="00437C20"/>
    <w:rsid w:val="00443621"/>
    <w:rsid w:val="004441F3"/>
    <w:rsid w:val="00456E14"/>
    <w:rsid w:val="004669CF"/>
    <w:rsid w:val="004748A9"/>
    <w:rsid w:val="004841E3"/>
    <w:rsid w:val="00495D88"/>
    <w:rsid w:val="004B0BB8"/>
    <w:rsid w:val="004C16E7"/>
    <w:rsid w:val="004C2F88"/>
    <w:rsid w:val="004D176E"/>
    <w:rsid w:val="0051190E"/>
    <w:rsid w:val="00514327"/>
    <w:rsid w:val="00517659"/>
    <w:rsid w:val="00533240"/>
    <w:rsid w:val="00534995"/>
    <w:rsid w:val="005349B4"/>
    <w:rsid w:val="00536A05"/>
    <w:rsid w:val="00541125"/>
    <w:rsid w:val="005503DB"/>
    <w:rsid w:val="0055183D"/>
    <w:rsid w:val="005539D7"/>
    <w:rsid w:val="00561A53"/>
    <w:rsid w:val="00576E70"/>
    <w:rsid w:val="0057784A"/>
    <w:rsid w:val="005868DB"/>
    <w:rsid w:val="0059072E"/>
    <w:rsid w:val="0059576E"/>
    <w:rsid w:val="00595C97"/>
    <w:rsid w:val="00597067"/>
    <w:rsid w:val="005A2204"/>
    <w:rsid w:val="005A7EB3"/>
    <w:rsid w:val="005B1E08"/>
    <w:rsid w:val="005C1A75"/>
    <w:rsid w:val="005C7F16"/>
    <w:rsid w:val="005D0651"/>
    <w:rsid w:val="005D16C2"/>
    <w:rsid w:val="005D49ED"/>
    <w:rsid w:val="005D7947"/>
    <w:rsid w:val="006267ED"/>
    <w:rsid w:val="006300A5"/>
    <w:rsid w:val="0063252F"/>
    <w:rsid w:val="00632B95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66C23"/>
    <w:rsid w:val="00675503"/>
    <w:rsid w:val="006837C5"/>
    <w:rsid w:val="006909F8"/>
    <w:rsid w:val="00695365"/>
    <w:rsid w:val="006A08A6"/>
    <w:rsid w:val="006A0FA0"/>
    <w:rsid w:val="006A0FBB"/>
    <w:rsid w:val="006A3B67"/>
    <w:rsid w:val="006C18B7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60B82"/>
    <w:rsid w:val="00762D03"/>
    <w:rsid w:val="00770188"/>
    <w:rsid w:val="007736B4"/>
    <w:rsid w:val="00774BF3"/>
    <w:rsid w:val="00777E90"/>
    <w:rsid w:val="00780DA6"/>
    <w:rsid w:val="007918E9"/>
    <w:rsid w:val="007C4076"/>
    <w:rsid w:val="007D4DD4"/>
    <w:rsid w:val="007D61AF"/>
    <w:rsid w:val="007E1EC1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A7DBF"/>
    <w:rsid w:val="008B4E86"/>
    <w:rsid w:val="008C2671"/>
    <w:rsid w:val="009175AF"/>
    <w:rsid w:val="00944BAA"/>
    <w:rsid w:val="00950783"/>
    <w:rsid w:val="0095715A"/>
    <w:rsid w:val="00965BFD"/>
    <w:rsid w:val="00977107"/>
    <w:rsid w:val="0098005C"/>
    <w:rsid w:val="00990254"/>
    <w:rsid w:val="00992E57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25201"/>
    <w:rsid w:val="00A3065E"/>
    <w:rsid w:val="00A334CD"/>
    <w:rsid w:val="00A400CE"/>
    <w:rsid w:val="00A55831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A7208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44686"/>
    <w:rsid w:val="00B50A6D"/>
    <w:rsid w:val="00B60573"/>
    <w:rsid w:val="00B6172E"/>
    <w:rsid w:val="00B65D26"/>
    <w:rsid w:val="00B66653"/>
    <w:rsid w:val="00B66F4A"/>
    <w:rsid w:val="00B71DAF"/>
    <w:rsid w:val="00B81739"/>
    <w:rsid w:val="00B81782"/>
    <w:rsid w:val="00B90879"/>
    <w:rsid w:val="00B90F9C"/>
    <w:rsid w:val="00B95BA5"/>
    <w:rsid w:val="00BA2B79"/>
    <w:rsid w:val="00BA7E3E"/>
    <w:rsid w:val="00BB4138"/>
    <w:rsid w:val="00BE764E"/>
    <w:rsid w:val="00C05D70"/>
    <w:rsid w:val="00C26604"/>
    <w:rsid w:val="00C412C8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579BA"/>
    <w:rsid w:val="00D865D3"/>
    <w:rsid w:val="00DB3D85"/>
    <w:rsid w:val="00DB5D69"/>
    <w:rsid w:val="00DB78E1"/>
    <w:rsid w:val="00DC070A"/>
    <w:rsid w:val="00DC1212"/>
    <w:rsid w:val="00DC3A27"/>
    <w:rsid w:val="00DC5CE2"/>
    <w:rsid w:val="00DE315F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03D3C"/>
    <w:rsid w:val="00F12F08"/>
    <w:rsid w:val="00F147E9"/>
    <w:rsid w:val="00F169A7"/>
    <w:rsid w:val="00F24DF9"/>
    <w:rsid w:val="00F548B2"/>
    <w:rsid w:val="00F6050D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BAF66FF7-4A59-4FC3-BC49-B2F2A1C9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D8DA2CB75E44B38A71E3A646C4D6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BE91A-B9E3-4C24-9FB5-CE9A0AD260B6}"/>
      </w:docPartPr>
      <w:docPartBody>
        <w:p w:rsidR="004F58FE" w:rsidRDefault="00376534" w:rsidP="00376534">
          <w:pPr>
            <w:pStyle w:val="AD8DA2CB75E44B38A71E3A646C4D631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9D9A205B554C53B35142F3B2A9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B116FD-789A-467B-B815-28423D01B499}"/>
      </w:docPartPr>
      <w:docPartBody>
        <w:p w:rsidR="004F58FE" w:rsidRDefault="00376534" w:rsidP="00376534">
          <w:pPr>
            <w:pStyle w:val="999D9A205B554C53B35142F3B2A970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3CDF7977E44B05B3847F2F6A0DB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9CCE5B-1B76-4342-81AB-71457798E37B}"/>
      </w:docPartPr>
      <w:docPartBody>
        <w:p w:rsidR="004F58FE" w:rsidRDefault="00376534" w:rsidP="00376534">
          <w:pPr>
            <w:pStyle w:val="143CDF7977E44B05B3847F2F6A0DBE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75C1E518D44D0C9AF8FBEEFB8402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8F1CCB-E2FC-45AD-9055-7E3DF999017C}"/>
      </w:docPartPr>
      <w:docPartBody>
        <w:p w:rsidR="004F58FE" w:rsidRDefault="00376534" w:rsidP="00376534">
          <w:pPr>
            <w:pStyle w:val="8075C1E518D44D0C9AF8FBEEFB8402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66C3F7B19141EF88E241CD6DFC0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D6F1E0-3EDA-4D92-AFBB-379E605FF836}"/>
      </w:docPartPr>
      <w:docPartBody>
        <w:p w:rsidR="004F58FE" w:rsidRDefault="00376534" w:rsidP="00376534">
          <w:pPr>
            <w:pStyle w:val="FA66C3F7B19141EF88E241CD6DFC014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CE7ED4339A46C39A17A638439E46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8DDD2E-16EF-4E0C-A99A-4C1FADC3884D}"/>
      </w:docPartPr>
      <w:docPartBody>
        <w:p w:rsidR="004F58FE" w:rsidRDefault="00376534" w:rsidP="00376534">
          <w:pPr>
            <w:pStyle w:val="CACE7ED4339A46C39A17A638439E461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F900864CFD4BDFBECE6BFCB0855D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F74FF6-8807-40F7-AC11-BF5280065DCF}"/>
      </w:docPartPr>
      <w:docPartBody>
        <w:p w:rsidR="004F58FE" w:rsidRDefault="00376534" w:rsidP="00376534">
          <w:pPr>
            <w:pStyle w:val="ACF900864CFD4BDFBECE6BFCB0855D6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288CC64C23D4B0AA6717F680B9F5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BA7B3-DB00-4439-9FB5-F595661C67C1}"/>
      </w:docPartPr>
      <w:docPartBody>
        <w:p w:rsidR="008C0D1A" w:rsidRDefault="001E3288" w:rsidP="001E3288">
          <w:pPr>
            <w:pStyle w:val="5288CC64C23D4B0AA6717F680B9F5B42"/>
          </w:pPr>
          <w:r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E3288"/>
    <w:rsid w:val="001F0A1A"/>
    <w:rsid w:val="00225E65"/>
    <w:rsid w:val="0026123B"/>
    <w:rsid w:val="002A2439"/>
    <w:rsid w:val="003709D3"/>
    <w:rsid w:val="00372018"/>
    <w:rsid w:val="00376534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4F58FE"/>
    <w:rsid w:val="0051086C"/>
    <w:rsid w:val="00512D8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17437"/>
    <w:rsid w:val="008333F7"/>
    <w:rsid w:val="008627B6"/>
    <w:rsid w:val="00882C39"/>
    <w:rsid w:val="008856B5"/>
    <w:rsid w:val="008C0D1A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26BC1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E3288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  <w:style w:type="paragraph" w:customStyle="1" w:styleId="2A5C1A8A88C94C3EAFF6B41177F0BDFE">
    <w:name w:val="2A5C1A8A88C94C3EAFF6B41177F0BDFE"/>
    <w:rsid w:val="00512D8C"/>
  </w:style>
  <w:style w:type="paragraph" w:customStyle="1" w:styleId="03AB7F58F3114E38BABE66BDE2EB4397">
    <w:name w:val="03AB7F58F3114E38BABE66BDE2EB4397"/>
    <w:rsid w:val="00512D8C"/>
  </w:style>
  <w:style w:type="paragraph" w:customStyle="1" w:styleId="A5FAA74AC35F486B9629FAA6134B9720">
    <w:name w:val="A5FAA74AC35F486B9629FAA6134B9720"/>
    <w:rsid w:val="00512D8C"/>
  </w:style>
  <w:style w:type="paragraph" w:customStyle="1" w:styleId="86B21C59A43744DBBEB25780B0A138F5">
    <w:name w:val="86B21C59A43744DBBEB25780B0A138F5"/>
    <w:rsid w:val="00376534"/>
  </w:style>
  <w:style w:type="paragraph" w:customStyle="1" w:styleId="DBAA96EB8FEF4F11BDC8F42C9240721C">
    <w:name w:val="DBAA96EB8FEF4F11BDC8F42C9240721C"/>
    <w:rsid w:val="00376534"/>
  </w:style>
  <w:style w:type="paragraph" w:customStyle="1" w:styleId="EF7EAC6EB5CC4CE6871122B6271D14CD">
    <w:name w:val="EF7EAC6EB5CC4CE6871122B6271D14CD"/>
    <w:rsid w:val="00376534"/>
  </w:style>
  <w:style w:type="paragraph" w:customStyle="1" w:styleId="AD8DA2CB75E44B38A71E3A646C4D631C">
    <w:name w:val="AD8DA2CB75E44B38A71E3A646C4D631C"/>
    <w:rsid w:val="00376534"/>
  </w:style>
  <w:style w:type="paragraph" w:customStyle="1" w:styleId="999D9A205B554C53B35142F3B2A97077">
    <w:name w:val="999D9A205B554C53B35142F3B2A97077"/>
    <w:rsid w:val="00376534"/>
  </w:style>
  <w:style w:type="paragraph" w:customStyle="1" w:styleId="143CDF7977E44B05B3847F2F6A0DBEC1">
    <w:name w:val="143CDF7977E44B05B3847F2F6A0DBEC1"/>
    <w:rsid w:val="00376534"/>
  </w:style>
  <w:style w:type="paragraph" w:customStyle="1" w:styleId="8075C1E518D44D0C9AF8FBEEFB840249">
    <w:name w:val="8075C1E518D44D0C9AF8FBEEFB840249"/>
    <w:rsid w:val="00376534"/>
  </w:style>
  <w:style w:type="paragraph" w:customStyle="1" w:styleId="FA66C3F7B19141EF88E241CD6DFC014D">
    <w:name w:val="FA66C3F7B19141EF88E241CD6DFC014D"/>
    <w:rsid w:val="00376534"/>
  </w:style>
  <w:style w:type="paragraph" w:customStyle="1" w:styleId="CACE7ED4339A46C39A17A638439E461B">
    <w:name w:val="CACE7ED4339A46C39A17A638439E461B"/>
    <w:rsid w:val="00376534"/>
  </w:style>
  <w:style w:type="paragraph" w:customStyle="1" w:styleId="ACF900864CFD4BDFBECE6BFCB0855D69">
    <w:name w:val="ACF900864CFD4BDFBECE6BFCB0855D69"/>
    <w:rsid w:val="00376534"/>
  </w:style>
  <w:style w:type="paragraph" w:customStyle="1" w:styleId="8850339364A34EC3B507598DD2C6EF06">
    <w:name w:val="8850339364A34EC3B507598DD2C6EF06"/>
    <w:rsid w:val="00817437"/>
  </w:style>
  <w:style w:type="paragraph" w:customStyle="1" w:styleId="89CD904602E34D9F9A2F752CADAA031B">
    <w:name w:val="89CD904602E34D9F9A2F752CADAA031B"/>
    <w:rsid w:val="001E3288"/>
  </w:style>
  <w:style w:type="paragraph" w:customStyle="1" w:styleId="F41F0616D85E4B68BA0822D625222164">
    <w:name w:val="F41F0616D85E4B68BA0822D625222164"/>
    <w:rsid w:val="001E3288"/>
  </w:style>
  <w:style w:type="paragraph" w:customStyle="1" w:styleId="9F48C686174D4154A4EA6EF02E0AAF66">
    <w:name w:val="9F48C686174D4154A4EA6EF02E0AAF66"/>
    <w:rsid w:val="001E3288"/>
  </w:style>
  <w:style w:type="paragraph" w:customStyle="1" w:styleId="5288CC64C23D4B0AA6717F680B9F5B42">
    <w:name w:val="5288CC64C23D4B0AA6717F680B9F5B42"/>
    <w:rsid w:val="001E32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211BB-1755-43BF-B6DD-09F2E8FB8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1102</Words>
  <Characters>6283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7371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12</cp:revision>
  <cp:lastPrinted>2017-11-27T07:55:00Z</cp:lastPrinted>
  <dcterms:created xsi:type="dcterms:W3CDTF">2019-05-23T09:10:00Z</dcterms:created>
  <dcterms:modified xsi:type="dcterms:W3CDTF">2020-02-28T07:45:00Z</dcterms:modified>
</cp:coreProperties>
</file>